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1A12F38A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2</w:t>
      </w:r>
      <w:ins w:id="0" w:author="Němec Lukáš Bc." w:date="2023-05-19T12:31:00Z">
        <w:r w:rsidR="00BC38B3">
          <w:rPr>
            <w:rFonts w:ascii="Arial" w:hAnsi="Arial" w:cs="Arial"/>
            <w:sz w:val="28"/>
            <w:szCs w:val="28"/>
          </w:rPr>
          <w:t xml:space="preserve"> – Žďárské vrchy</w:t>
        </w:r>
      </w:ins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77777777"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1" w:name="_Toc6386438"/>
      <w:bookmarkStart w:id="2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1"/>
      <w:bookmarkEnd w:id="2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3" w:name="_Toc6386439"/>
      <w:bookmarkStart w:id="4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3"/>
      <w:bookmarkEnd w:id="4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proofErr w:type="gramStart"/>
      <w:r w:rsidRPr="00456A0D">
        <w:rPr>
          <w:rFonts w:cs="Arial"/>
        </w:rPr>
        <w:t>eShop</w:t>
      </w:r>
      <w:proofErr w:type="spellEnd"/>
      <w:proofErr w:type="gram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proofErr w:type="gramStart"/>
      <w:r w:rsidRPr="00456A0D">
        <w:rPr>
          <w:rFonts w:ascii="Arial" w:hAnsi="Arial" w:cs="Arial"/>
        </w:rPr>
        <w:t>eShop</w:t>
      </w:r>
      <w:proofErr w:type="spellEnd"/>
      <w:proofErr w:type="gram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5" w:name="_Toc6386440"/>
      <w:bookmarkStart w:id="6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5"/>
      <w:bookmarkEnd w:id="6"/>
    </w:p>
    <w:p w14:paraId="26B43CD9" w14:textId="62C43A59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ins w:id="7" w:author="Němec Lukáš Bc." w:date="2023-05-19T12:32:00Z">
        <w:r w:rsidR="00BC38B3">
          <w:rPr>
            <w:rFonts w:ascii="Arial" w:hAnsi="Arial" w:cs="Arial"/>
          </w:rPr>
          <w:t>e</w:t>
        </w:r>
      </w:ins>
      <w:del w:id="8" w:author="Němec Lukáš Bc." w:date="2023-05-19T12:32:00Z">
        <w:r w:rsidRPr="00456A0D" w:rsidDel="00BC38B3">
          <w:rPr>
            <w:rFonts w:ascii="Arial" w:hAnsi="Arial" w:cs="Arial"/>
          </w:rPr>
          <w:delText>í</w:delText>
        </w:r>
      </w:del>
      <w:r w:rsidRPr="00456A0D">
        <w:rPr>
          <w:rFonts w:ascii="Arial" w:hAnsi="Arial" w:cs="Arial"/>
        </w:rPr>
        <w:t xml:space="preserve"> dopravc</w:t>
      </w:r>
      <w:ins w:id="9" w:author="Němec Lukáš Bc." w:date="2023-05-19T12:32:00Z">
        <w:r w:rsidR="00BC38B3">
          <w:rPr>
            <w:rFonts w:ascii="Arial" w:hAnsi="Arial" w:cs="Arial"/>
          </w:rPr>
          <w:t>e</w:t>
        </w:r>
      </w:ins>
      <w:del w:id="10" w:author="Němec Lukáš Bc." w:date="2023-05-19T12:32:00Z">
        <w:r w:rsidRPr="00456A0D" w:rsidDel="00BC38B3">
          <w:rPr>
            <w:rFonts w:ascii="Arial" w:hAnsi="Arial" w:cs="Arial"/>
          </w:rPr>
          <w:delText>i</w:delText>
        </w:r>
      </w:del>
      <w:r w:rsidRPr="00456A0D">
        <w:rPr>
          <w:rFonts w:ascii="Arial" w:hAnsi="Arial" w:cs="Arial"/>
        </w:rPr>
        <w:t xml:space="preserve"> ve </w:t>
      </w:r>
      <w:proofErr w:type="spellStart"/>
      <w:r w:rsidRPr="00456A0D">
        <w:rPr>
          <w:rFonts w:ascii="Arial" w:hAnsi="Arial" w:cs="Arial"/>
        </w:rPr>
        <w:t>svý</w:t>
      </w:r>
      <w:ins w:id="11" w:author="Němec Lukáš Bc." w:date="2023-05-19T12:32:00Z">
        <w:r w:rsidR="00BC38B3">
          <w:rPr>
            <w:rFonts w:ascii="Arial" w:hAnsi="Arial" w:cs="Arial"/>
          </w:rPr>
          <w:t>é</w:t>
        </w:r>
      </w:ins>
      <w:proofErr w:type="spellEnd"/>
      <w:del w:id="12" w:author="Němec Lukáš Bc." w:date="2023-05-19T12:32:00Z">
        <w:r w:rsidRPr="00456A0D" w:rsidDel="00BC38B3">
          <w:rPr>
            <w:rFonts w:ascii="Arial" w:hAnsi="Arial" w:cs="Arial"/>
          </w:rPr>
          <w:delText>ch</w:delText>
        </w:r>
      </w:del>
      <w:r w:rsidRPr="00456A0D">
        <w:rPr>
          <w:rFonts w:ascii="Arial" w:hAnsi="Arial" w:cs="Arial"/>
        </w:rPr>
        <w:t xml:space="preserve"> oblast</w:t>
      </w:r>
      <w:ins w:id="13" w:author="Němec Lukáš Bc." w:date="2023-05-19T12:32:00Z">
        <w:r w:rsidR="00BC38B3">
          <w:rPr>
            <w:rFonts w:ascii="Arial" w:hAnsi="Arial" w:cs="Arial"/>
          </w:rPr>
          <w:t>i uvedených v</w:t>
        </w:r>
      </w:ins>
      <w:ins w:id="14" w:author="Němec Lukáš Bc." w:date="2023-05-19T12:33:00Z">
        <w:r w:rsidR="00BC38B3">
          <w:rPr>
            <w:rFonts w:ascii="Arial" w:hAnsi="Arial" w:cs="Arial"/>
          </w:rPr>
          <w:t> </w:t>
        </w:r>
      </w:ins>
      <w:ins w:id="15" w:author="Němec Lukáš Bc." w:date="2023-05-19T12:32:00Z">
        <w:r w:rsidR="00BC38B3">
          <w:rPr>
            <w:rFonts w:ascii="Arial" w:hAnsi="Arial" w:cs="Arial"/>
          </w:rPr>
          <w:t xml:space="preserve">části </w:t>
        </w:r>
      </w:ins>
      <w:ins w:id="16" w:author="Němec Lukáš Bc." w:date="2023-05-19T12:33:00Z">
        <w:r w:rsidR="00BC38B3">
          <w:rPr>
            <w:rFonts w:ascii="Arial" w:hAnsi="Arial" w:cs="Arial"/>
          </w:rPr>
          <w:t>2.1</w:t>
        </w:r>
      </w:ins>
      <w:del w:id="17" w:author="Němec Lukáš Bc." w:date="2023-05-19T12:32:00Z">
        <w:r w:rsidRPr="00456A0D" w:rsidDel="00BC38B3">
          <w:rPr>
            <w:rFonts w:ascii="Arial" w:hAnsi="Arial" w:cs="Arial"/>
          </w:rPr>
          <w:delText>ech</w:delText>
        </w:r>
      </w:del>
      <w:del w:id="18" w:author="Němec Lukáš Bc." w:date="2023-05-19T12:33:00Z">
        <w:r w:rsidRPr="00456A0D" w:rsidDel="00BC38B3">
          <w:rPr>
            <w:rFonts w:ascii="Arial" w:hAnsi="Arial" w:cs="Arial"/>
          </w:rPr>
          <w:delText>, více viz kapitola 15 tohoto dokumentu.</w:delText>
        </w:r>
      </w:del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19" w:name="_Toc6386441"/>
      <w:bookmarkStart w:id="20" w:name="_Toc45199472"/>
      <w:r w:rsidRPr="00385148">
        <w:rPr>
          <w:rFonts w:ascii="Arial" w:hAnsi="Arial" w:cs="Arial"/>
          <w:color w:val="auto"/>
        </w:rPr>
        <w:t>Prodej u řidiče</w:t>
      </w:r>
      <w:bookmarkEnd w:id="19"/>
      <w:bookmarkEnd w:id="20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</w:t>
      </w:r>
      <w:r w:rsidRPr="00456A0D">
        <w:rPr>
          <w:rFonts w:ascii="Arial" w:hAnsi="Arial" w:cs="Arial"/>
        </w:rPr>
        <w:lastRenderedPageBreak/>
        <w:t xml:space="preserve">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97E3AB5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ins w:id="21" w:author="Němec Lukáš Bc." w:date="2023-05-19T12:35:00Z">
        <w:r w:rsidR="00BC38B3">
          <w:rPr>
            <w:rFonts w:ascii="Arial" w:hAnsi="Arial" w:cs="Arial"/>
          </w:rPr>
          <w:t xml:space="preserve"> </w:t>
        </w:r>
      </w:ins>
      <w:ins w:id="22" w:author="Němec Lukáš Bc." w:date="2023-05-19T12:34:00Z">
        <w:r w:rsidR="00BC38B3">
          <w:rPr>
            <w:rFonts w:ascii="Arial" w:hAnsi="Arial" w:cs="Arial"/>
          </w:rPr>
          <w:t>v celkové hodnotě min. 2000 K</w:t>
        </w:r>
      </w:ins>
      <w:ins w:id="23" w:author="Němec Lukáš Bc." w:date="2023-05-19T12:35:00Z">
        <w:r w:rsidR="00BC38B3">
          <w:rPr>
            <w:rFonts w:ascii="Arial" w:hAnsi="Arial" w:cs="Arial"/>
          </w:rPr>
          <w:t>č</w:t>
        </w:r>
      </w:ins>
      <w:r w:rsidRPr="00456A0D">
        <w:rPr>
          <w:rFonts w:ascii="Arial" w:hAnsi="Arial" w:cs="Arial"/>
        </w:rPr>
        <w:t xml:space="preserve"> tak, aby mohl cestujícímu prodat jízdenku a navrátit příslušný obnos při obdržení bankovky </w:t>
      </w:r>
      <w:del w:id="24" w:author="Němec Lukáš Bc." w:date="2023-05-19T12:35:00Z">
        <w:r w:rsidRPr="00456A0D" w:rsidDel="00BC38B3">
          <w:rPr>
            <w:rFonts w:ascii="Arial" w:hAnsi="Arial" w:cs="Arial"/>
          </w:rPr>
          <w:delText>maximálně</w:delText>
        </w:r>
      </w:del>
      <w:r w:rsidRPr="00456A0D">
        <w:rPr>
          <w:rFonts w:ascii="Arial" w:hAnsi="Arial" w:cs="Arial"/>
        </w:rPr>
        <w:t xml:space="preserve"> v</w:t>
      </w:r>
      <w:del w:id="25" w:author="Němec Lukáš Bc." w:date="2023-05-19T12:36:00Z">
        <w:r w:rsidRPr="00456A0D" w:rsidDel="00BC38B3">
          <w:rPr>
            <w:rFonts w:ascii="Arial" w:hAnsi="Arial" w:cs="Arial"/>
          </w:rPr>
          <w:delText> </w:delText>
        </w:r>
      </w:del>
      <w:ins w:id="26" w:author="Němec Lukáš Bc." w:date="2023-05-19T12:36:00Z">
        <w:r w:rsidR="00BC38B3">
          <w:rPr>
            <w:rFonts w:ascii="Arial" w:hAnsi="Arial" w:cs="Arial"/>
          </w:rPr>
          <w:t xml:space="preserve"> maximální </w:t>
        </w:r>
      </w:ins>
      <w:r w:rsidRPr="00456A0D">
        <w:rPr>
          <w:rFonts w:ascii="Arial" w:hAnsi="Arial" w:cs="Arial"/>
        </w:rPr>
        <w:t xml:space="preserve">hodnotě </w:t>
      </w:r>
      <w:ins w:id="27" w:author="Němec Lukáš Bc." w:date="2023-05-19T12:36:00Z">
        <w:r w:rsidR="00BC38B3">
          <w:rPr>
            <w:rFonts w:ascii="Arial" w:hAnsi="Arial" w:cs="Arial"/>
          </w:rPr>
          <w:t>5</w:t>
        </w:r>
      </w:ins>
      <w:del w:id="28" w:author="Němec Lukáš Bc." w:date="2023-05-19T12:36:00Z">
        <w:r w:rsidRPr="00456A0D" w:rsidDel="00BC38B3">
          <w:rPr>
            <w:rFonts w:ascii="Arial" w:hAnsi="Arial" w:cs="Arial"/>
          </w:rPr>
          <w:delText>2 0</w:delText>
        </w:r>
      </w:del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29" w:name="_STANDARD_PŘEDPRODEJNÍCH_A"/>
      <w:bookmarkStart w:id="30" w:name="_Toc6386442"/>
      <w:bookmarkStart w:id="31" w:name="_Toc45199473"/>
      <w:bookmarkEnd w:id="29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30"/>
      <w:bookmarkEnd w:id="31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32" w:name="_Toc6386443"/>
      <w:bookmarkStart w:id="33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32"/>
      <w:bookmarkEnd w:id="33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6E61575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Žďár nad Sázavou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53D2010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3A7DFCA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E52525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5CBE986D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Nové Město na Moravě </w:t>
      </w:r>
      <w:r w:rsidRPr="00456A0D">
        <w:rPr>
          <w:rFonts w:ascii="Arial" w:hAnsi="Arial" w:cs="Arial"/>
        </w:rPr>
        <w:t>– 1 předprodejní a informační kancelář</w:t>
      </w:r>
    </w:p>
    <w:p w14:paraId="16EA78B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3C27077C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057008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lastRenderedPageBreak/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34" w:name="_Toc6386444"/>
      <w:bookmarkStart w:id="35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34"/>
      <w:bookmarkEnd w:id="35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61EAC" w14:textId="77777777" w:rsidR="00D00BE0" w:rsidRDefault="00D00BE0" w:rsidP="001C33B7">
      <w:pPr>
        <w:spacing w:after="0" w:line="240" w:lineRule="auto"/>
      </w:pPr>
      <w:r>
        <w:separator/>
      </w:r>
    </w:p>
  </w:endnote>
  <w:endnote w:type="continuationSeparator" w:id="0">
    <w:p w14:paraId="487B46E7" w14:textId="77777777" w:rsidR="00D00BE0" w:rsidRDefault="00D00BE0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998C98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4BD">
          <w:rPr>
            <w:noProof/>
          </w:rPr>
          <w:t>5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3CF0" w14:textId="77777777" w:rsidR="00D00BE0" w:rsidRDefault="00D00BE0" w:rsidP="001C33B7">
      <w:pPr>
        <w:spacing w:after="0" w:line="240" w:lineRule="auto"/>
      </w:pPr>
      <w:r>
        <w:separator/>
      </w:r>
    </w:p>
  </w:footnote>
  <w:footnote w:type="continuationSeparator" w:id="0">
    <w:p w14:paraId="1089C0E2" w14:textId="77777777" w:rsidR="00D00BE0" w:rsidRDefault="00D00BE0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896163548">
    <w:abstractNumId w:val="0"/>
  </w:num>
  <w:num w:numId="2" w16cid:durableId="1247959043">
    <w:abstractNumId w:val="1"/>
  </w:num>
  <w:num w:numId="3" w16cid:durableId="1233394467">
    <w:abstractNumId w:val="4"/>
  </w:num>
  <w:num w:numId="4" w16cid:durableId="1454977317">
    <w:abstractNumId w:val="2"/>
  </w:num>
  <w:num w:numId="5" w16cid:durableId="134775694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ěmec Lukáš Bc.">
    <w15:presenceInfo w15:providerId="AD" w15:userId="S-1-5-21-2911291989-1281936650-3888358911-294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C33B7"/>
    <w:rsid w:val="002577AB"/>
    <w:rsid w:val="0036653D"/>
    <w:rsid w:val="00385148"/>
    <w:rsid w:val="003E1F3F"/>
    <w:rsid w:val="004544BD"/>
    <w:rsid w:val="005B6002"/>
    <w:rsid w:val="00644C19"/>
    <w:rsid w:val="00701683"/>
    <w:rsid w:val="007768C1"/>
    <w:rsid w:val="0081647B"/>
    <w:rsid w:val="008E01D4"/>
    <w:rsid w:val="0094390E"/>
    <w:rsid w:val="00976429"/>
    <w:rsid w:val="00A3774B"/>
    <w:rsid w:val="00A46E1C"/>
    <w:rsid w:val="00BC38B3"/>
    <w:rsid w:val="00BC7986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78D9C-2835-4CFA-A5CB-36DCDF25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1054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3</cp:revision>
  <dcterms:created xsi:type="dcterms:W3CDTF">2023-05-19T10:37:00Z</dcterms:created>
  <dcterms:modified xsi:type="dcterms:W3CDTF">2023-06-02T13:11:00Z</dcterms:modified>
</cp:coreProperties>
</file>